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8D8" w:rsidRDefault="003D68D8">
      <w:r>
        <w:rPr>
          <w:noProof/>
        </w:rPr>
        <w:drawing>
          <wp:inline distT="0" distB="0" distL="0" distR="0">
            <wp:extent cx="2667000" cy="1247775"/>
            <wp:effectExtent l="0" t="0" r="0" b="9525"/>
            <wp:docPr id="1" name="圖片 1" descr="LIFE 生活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FE 生活網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8D8" w:rsidRPr="003D68D8" w:rsidRDefault="003D68D8" w:rsidP="003D68D8"/>
    <w:p w:rsidR="003D68D8" w:rsidRPr="003D68D8" w:rsidRDefault="003D68D8" w:rsidP="003D68D8"/>
    <w:p w:rsidR="003D68D8" w:rsidRDefault="003D68D8" w:rsidP="003D68D8"/>
    <w:p w:rsidR="003D68D8" w:rsidRPr="003D68D8" w:rsidRDefault="003D68D8" w:rsidP="003D68D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3D68D8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5" name="圖片 5" descr="輔英科大67週年　校友企業校院合作　攜手打造下一個世代卓越大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67週年　校友企業校院合作　攜手打造下一個世代卓越大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8D8" w:rsidRPr="003D68D8" w:rsidRDefault="003D68D8" w:rsidP="003D68D8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proofErr w:type="gramStart"/>
      <w:r w:rsidRPr="003D68D8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lastRenderedPageBreak/>
        <w:t>輔英科大</w:t>
      </w:r>
      <w:proofErr w:type="gramEnd"/>
      <w:r w:rsidRPr="003D68D8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67</w:t>
      </w:r>
      <w:r w:rsidRPr="003D68D8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週年　校友企業校院合作　攜手打造下一個世代卓越大學</w:t>
      </w:r>
    </w:p>
    <w:p w:rsidR="003D68D8" w:rsidRPr="003D68D8" w:rsidRDefault="003D68D8" w:rsidP="003D68D8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『好報』報系：台灣好報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】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2025-11-29 17:05</w:t>
      </w:r>
    </w:p>
    <w:p w:rsidR="003D68D8" w:rsidRPr="003D68D8" w:rsidRDefault="003D68D8" w:rsidP="003D68D8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>
            <wp:extent cx="9753600" cy="7296150"/>
            <wp:effectExtent l="0" t="0" r="0" b="0"/>
            <wp:docPr id="4" name="圖片 4" descr="https://img.newstaiwan.net/2025/11/72b561b2b2042cba48e3e58edd2e5cac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newstaiwan.net/2025/11/72b561b2b2042cba48e3e58edd2e5cac-scal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【記者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王靚慧／高雄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報導】輔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英科大今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（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29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）日舉辦「輔英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67</w:t>
      </w:r>
      <w:proofErr w:type="gramStart"/>
      <w:r w:rsidRPr="003D68D8">
        <w:rPr>
          <w:rFonts w:ascii="微軟正黑體" w:eastAsia="微軟正黑體" w:hAnsi="微軟正黑體" w:cs="微軟正黑體" w:hint="eastAsia"/>
          <w:color w:val="212529"/>
          <w:spacing w:val="24"/>
          <w:kern w:val="0"/>
          <w:szCs w:val="24"/>
        </w:rPr>
        <w:t>‧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健康共好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」六十七週年校慶，以校慶典禮及校友感恩餐會雙主軸，為全國第一所婦嬰高級助產職業學校蛻變成今日的「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護理界南霸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天」祝賀。校方安排校慶典禮、校友回娘家、感恩餐會、運動大會及園遊會市集，校園熱鬧滾滾，歡樂洋溢。張可立董事長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矢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跨域、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永續」四大教學創新主軸，師生在新世代必能「從從容容、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游刃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有餘。</w:t>
      </w:r>
    </w:p>
    <w:p w:rsidR="003D68D8" w:rsidRPr="003D68D8" w:rsidRDefault="003D68D8" w:rsidP="003D68D8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inline distT="0" distB="0" distL="0" distR="0">
            <wp:extent cx="9753600" cy="7296150"/>
            <wp:effectExtent l="0" t="0" r="0" b="0"/>
            <wp:docPr id="3" name="圖片 3" descr="https://img.newstaiwan.net/2025/11/c06dde6da6e0d43186bc81cb96f393a0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newstaiwan.net/2025/11/c06dde6da6e0d43186bc81cb96f393a0-scal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▲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76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週年校慶典禮、校友返校日暨感恩餐會，表揚第十六屆傑出校友。（圖／記者王靚慧攝）</w:t>
      </w:r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76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週年校慶典禮、校友返校日暨感恩餐會於中正堂舉行，同時表揚第十六屆傑出校友、捐資興學受獎人。榮獲一一四年度教育部捐資教育事業獎銀質獎有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附設醫院、徐麗月董事長，作為全國唯一設有附設醫院的科技大學，校院合作成為學校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最堅實的支柱。張可立董事長致詞表示，展望未來，雖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逢少子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託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，所幸師生爭氣，被《遠見雜誌》評為「學術成就進步前十大學校」，並在「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企業最愛大學生」調查中，醫護專業排名南部第一。林惠賢說，在師生共同努力下，護理師、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檢師、物理治療師、營養師等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國考通過率均遠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高於全國平均。學生就業升學率達約百分之九十二，在國內各大學中名列前茅。林惠賢以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最近爆紅的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金句「從從容容、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游刃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有餘」勉勵師生穩健前行，積累知識、能力和智慧，必能一生無憂。</w:t>
      </w:r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1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深入瞭解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3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國內新聞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4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5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專欄作家書籍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6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7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即時新聞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8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9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台北市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1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gramStart"/>
      <w:ins w:id="11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娛樂動漫周邊</w:t>
        </w:r>
        <w:proofErr w:type="gramEnd"/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12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13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體育新聞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14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15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健康資訊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16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17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美食餐廳指南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18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spellStart"/>
      <w:ins w:id="19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cnYES</w:t>
        </w:r>
        <w:proofErr w:type="spellEnd"/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21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股市資訊</w:t>
        </w:r>
      </w:ins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2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23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深入瞭解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4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25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國內新聞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6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27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生活用品電商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28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29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體育新聞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3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31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災害快訊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32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33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兩性情感諮詢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34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35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健康生活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36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37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房地產投資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38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gramStart"/>
      <w:ins w:id="39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鉅</w:t>
        </w:r>
        <w:proofErr w:type="gramEnd"/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亨網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4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41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國際新聞</w:t>
        </w:r>
      </w:ins>
    </w:p>
    <w:p w:rsidR="003D68D8" w:rsidRPr="003D68D8" w:rsidRDefault="003D68D8" w:rsidP="003D68D8">
      <w:pPr>
        <w:widowControl/>
        <w:spacing w:before="100" w:beforeAutospacing="1" w:after="100" w:afterAutospacing="1"/>
        <w:jc w:val="center"/>
        <w:rPr>
          <w:ins w:id="42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ins w:id="43" w:author="Unknown"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星巴克咖啡</w:t>
        </w:r>
        <w:proofErr w:type="gramStart"/>
        <w:r w:rsidRPr="003D68D8">
          <w:rPr>
            <w:rFonts w:ascii="Segoe UI" w:eastAsia="新細明體" w:hAnsi="Segoe UI" w:cs="Segoe UI"/>
            <w:color w:val="212529"/>
            <w:spacing w:val="24"/>
            <w:kern w:val="0"/>
            <w:szCs w:val="24"/>
          </w:rPr>
          <w:t>券</w:t>
        </w:r>
        <w:proofErr w:type="gramEnd"/>
      </w:ins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中正堂穿堂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設有線上藝文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展作品、輔英附設醫院護理師招募攤位、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送子鳥玩偶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穿梭全場超吸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睛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，境外生表演，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樂齡大學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校友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隨桌服務暖心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，校友企業大雄廚房與保健營養系合作推出小點心品味，慈母湖環湖道路則舉辦園遊會市集，校園洋溢歡樂氣氛。</w:t>
      </w:r>
    </w:p>
    <w:p w:rsidR="003D68D8" w:rsidRPr="003D68D8" w:rsidRDefault="003D68D8" w:rsidP="003D68D8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inline distT="0" distB="0" distL="0" distR="0">
            <wp:extent cx="9753600" cy="7296150"/>
            <wp:effectExtent l="0" t="0" r="0" b="0"/>
            <wp:docPr id="2" name="圖片 2" descr="https://img.newstaiwan.net/2025/11/8551061299eccee1e1689d0541d5560c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newstaiwan.net/2025/11/8551061299eccee1e1689d0541d5560c-sca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▲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76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年校慶，慈母湖環湖道路舉辦園遊會市集。（圖／記者王靚慧攝）</w:t>
      </w:r>
    </w:p>
    <w:p w:rsidR="003D68D8" w:rsidRPr="003D68D8" w:rsidRDefault="003D68D8" w:rsidP="003D68D8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另外，全校運動大會於體育館登場，會中表揚大專校院一一三學年度五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人制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足球錦標賽公開女生組金牌、一一四年全國大專校院運動會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一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金一銀三銅選手、運動之星。運動會有競技有趣味，競賽嘉年華（人工投籃機、羽球許願池、飛鏢神射手、壘球九宮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格、抱石體驗），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樂齡大學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、幼兒園、熱舞社、</w:t>
      </w:r>
      <w:proofErr w:type="gramStart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嘻哈文化</w:t>
      </w:r>
      <w:proofErr w:type="gramEnd"/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社、原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YOUNG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社、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ROTC</w:t>
      </w:r>
      <w:r w:rsidRPr="003D68D8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等輪番上台表演助興，熱鬧滾滾。</w:t>
      </w:r>
    </w:p>
    <w:p w:rsidR="008D36B3" w:rsidRPr="003D68D8" w:rsidRDefault="008D36B3" w:rsidP="003D68D8">
      <w:bookmarkStart w:id="44" w:name="_GoBack"/>
      <w:bookmarkEnd w:id="44"/>
    </w:p>
    <w:sectPr w:rsidR="008D36B3" w:rsidRPr="003D68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D8"/>
    <w:rsid w:val="003D68D8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0A718-CB8B-444B-80B3-540481C3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3D68D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D68D8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col">
    <w:name w:val="col"/>
    <w:basedOn w:val="a0"/>
    <w:rsid w:val="003D68D8"/>
  </w:style>
  <w:style w:type="paragraph" w:styleId="Web">
    <w:name w:val="Normal (Web)"/>
    <w:basedOn w:val="a"/>
    <w:uiPriority w:val="99"/>
    <w:semiHidden/>
    <w:unhideWhenUsed/>
    <w:rsid w:val="003D68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690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64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84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73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0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5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9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8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39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3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3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4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3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70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2025-12-16T02:17:00Z</dcterms:created>
  <dcterms:modified xsi:type="dcterms:W3CDTF">2025-12-16T02:29:00Z</dcterms:modified>
</cp:coreProperties>
</file>